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3A1C56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3A1C56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3A1C56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90390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3A1C56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C877E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877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Učenje je hobi 1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90390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</w:tr>
      <w:tr w:rsidR="00AA0C99" w:rsidRPr="00FF3B64" w:rsidTr="003A1C56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00000" w:rsidRDefault="00903906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Učiti kako učiti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3A1C56">
        <w:trPr>
          <w:trHeight w:val="587"/>
        </w:trPr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0B7B8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B7B8B">
              <w:rPr>
                <w:color w:val="231F20"/>
              </w:rPr>
              <w:t>uku A.3.1. Upravljanje informacijama. Učenik samostalno traži nove informacije iz različitih izvora, transformira ih u novo znanje i uspješno primjenjuje pri rješavanju problema.</w:t>
            </w:r>
          </w:p>
          <w:p w:rsidR="00000000" w:rsidRDefault="000B7B8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</w:rPr>
            </w:pPr>
            <w:r w:rsidRPr="000B7B8B">
              <w:rPr>
                <w:color w:val="000000"/>
              </w:rPr>
              <w:t>uku C.3.1. Vrijednost učenja. Učenik može objasniti vrijednost učenja za svoj život.</w:t>
            </w:r>
          </w:p>
          <w:p w:rsidR="00000000" w:rsidRDefault="000B7B8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</w:rPr>
            </w:pPr>
            <w:r w:rsidRPr="000B7B8B">
              <w:rPr>
                <w:color w:val="000000"/>
              </w:rPr>
              <w:t>uku C.3.3. Interes. Učenik iskazuje interes za različita područja, preuzima odgovornost za svoje učenje i ustraje u učenju.</w:t>
            </w:r>
          </w:p>
          <w:p w:rsidR="00000000" w:rsidRDefault="000B7B8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 w:rsidRPr="000B7B8B">
              <w:t>uku C.3.4. Emocije. Učenik se koristi ugodnim emocijama i raspoloženjima tako da potiču učenje i kontrolira neugodne emocije i raspoloženja tako da ga ne ometaju u učenju.</w:t>
            </w:r>
          </w:p>
          <w:p w:rsidR="00000000" w:rsidRDefault="000B7B8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B7B8B">
              <w:rPr>
                <w:color w:val="231F20"/>
              </w:rPr>
              <w:t>ikt C 3.1. Učenik samostalno provodi jednostavno istraživanje, a uz učiteljevu pomoć složeno istraživanje radi rješavanja problema u digitalnome okružju.</w:t>
            </w:r>
          </w:p>
          <w:p w:rsidR="000E2314" w:rsidRPr="000E2314" w:rsidRDefault="000B7B8B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B8B">
              <w:rPr>
                <w:rFonts w:ascii="Times New Roman" w:eastAsia="Times New Roman" w:hAnsi="Times New Roman" w:cs="Times New Roman"/>
                <w:sz w:val="24"/>
                <w:szCs w:val="24"/>
              </w:rPr>
              <w:t>osr A 3.1. Razvija sliku o sebi.</w:t>
            </w:r>
          </w:p>
          <w:p w:rsidR="00000000" w:rsidRDefault="000E2314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 w:rsidRPr="000E2314">
              <w:t>osr A 3.3. Razvija osobne potencijale.</w:t>
            </w:r>
          </w:p>
        </w:tc>
      </w:tr>
      <w:tr w:rsidR="00AA0C99" w:rsidRPr="00FF3B64" w:rsidTr="003A1C56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E63950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hobi</w:t>
            </w:r>
            <w:r w:rsidR="000E2314">
              <w:rPr>
                <w:rFonts w:ascii="Times New Roman" w:eastAsia="Times New Roman" w:hAnsi="Times New Roman" w:cs="Times New Roman"/>
                <w:sz w:val="24"/>
                <w:szCs w:val="24"/>
              </w:rPr>
              <w:t>, učiti kako učiti, interesi, školske obaveze, IKT</w:t>
            </w:r>
          </w:p>
        </w:tc>
      </w:tr>
      <w:tr w:rsidR="00AA0C99" w:rsidRPr="00FF3B64" w:rsidTr="003A1C56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D5107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0" w:author="sk-mpovalec" w:date="2021-09-16T08:34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</w:t>
              </w:r>
            </w:ins>
            <w:del w:id="1" w:author="sk-mpovalec" w:date="2021-09-16T08:34:00Z">
              <w:r w:rsidR="000E2314" w:rsidDel="00D5107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K</w:delText>
              </w:r>
            </w:del>
            <w:r w:rsidR="000E2314">
              <w:rPr>
                <w:rFonts w:ascii="Times New Roman" w:eastAsia="Times New Roman" w:hAnsi="Times New Roman" w:cs="Times New Roman"/>
                <w:sz w:val="24"/>
                <w:szCs w:val="24"/>
              </w:rPr>
              <w:t>reda, za svakog učenika: A3 format papira, kolaž papir, ljepila, drvene bojice ili flomasteri, škare, mobiteli ili tableti, listiće iz priloga 1</w:t>
            </w:r>
          </w:p>
        </w:tc>
      </w:tr>
      <w:tr w:rsidR="00AA0C99" w:rsidRPr="00FF3B64" w:rsidTr="003A1C56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9039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0B7B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najavljuje da je cilj današnjeg sata osvijestiti interese učenika te pronaći korelaciju njihovih interesa i školskih obaveza. </w:t>
            </w:r>
          </w:p>
          <w:p w:rsidR="00000000" w:rsidRDefault="000B7B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Razgovaramo o njihovim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interesima i hobijima.</w:t>
            </w:r>
            <w:del w:id="2" w:author="sk-mpovalec" w:date="2021-09-16T08:35:00Z">
              <w:r w:rsidDel="00D510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  <w:r w:rsidRPr="000B7B8B" w:rsidDel="00D510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</w:del>
            <w:ins w:id="3" w:author="sk-mpovalec" w:date="2021-09-16T08:35:00Z">
              <w:r w:rsidR="00D510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 w:rsidR="00144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Što radiš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svoje slobodno vrijeme? Što te sve zanima?</w:t>
            </w:r>
            <w:r w:rsidRPr="000B7B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Definirati riječ hobi i slobodno vrijeme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C87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</w:t>
            </w:r>
            <w:r w:rsidRPr="000B7B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ašto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 svoje hobije ulažeš slobodno vrijeme?</w:t>
            </w:r>
            <w:del w:id="4" w:author="sk-mpovalec" w:date="2021-09-16T08:35:00Z">
              <w:r w:rsidDel="00D510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  <w:r w:rsidRPr="000B7B8B" w:rsidDel="00D510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</w:del>
            <w:ins w:id="5" w:author="sk-mpovalec" w:date="2021-09-16T08:35:00Z">
              <w:r w:rsidR="00D510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 w:rsidR="00144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Usporedi istraživanje i učenje nekog školskog predmeta i istraživanje i učenje vezano uz tvoj hobi</w:t>
            </w:r>
            <w:r w:rsidRPr="000B7B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abrajaju neke hobije:</w:t>
            </w:r>
            <w:r w:rsidRPr="000B7B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sakupljanje poštanskih marki, učenje nekog stranog jezika, volontiranje, crtanje, fotografiranje, ples, čitanje</w:t>
            </w:r>
            <w:r w:rsidR="009039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0E23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zapisuje na ploču.</w:t>
            </w:r>
          </w:p>
          <w:p w:rsidR="00000000" w:rsidRDefault="00B426A0">
            <w:pPr>
              <w:jc w:val="both"/>
              <w:rPr>
                <w:ins w:id="6" w:author="sk-mpovalec" w:date="2021-09-16T08:35:00Z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5107F" w:rsidRDefault="00D5107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0B7B8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7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Središnji dio </w:t>
            </w:r>
          </w:p>
          <w:p w:rsidR="00000000" w:rsidRDefault="00D5107F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7" w:author="sk-mpovalec" w:date="2021-09-16T08:35:00Z">
              <w:r>
                <w:rPr>
                  <w:bCs/>
                </w:rPr>
                <w:t>A</w:t>
              </w:r>
            </w:ins>
            <w:del w:id="8" w:author="sk-mpovalec" w:date="2021-09-16T08:35:00Z">
              <w:r w:rsidR="000B7B8B" w:rsidRPr="000B7B8B" w:rsidDel="00D5107F">
                <w:rPr>
                  <w:bCs/>
                </w:rPr>
                <w:delText>a</w:delText>
              </w:r>
            </w:del>
            <w:r w:rsidR="000B7B8B" w:rsidRPr="000B7B8B">
              <w:rPr>
                <w:bCs/>
              </w:rPr>
              <w:t xml:space="preserve">ktivnost </w:t>
            </w:r>
          </w:p>
          <w:p w:rsidR="00000000" w:rsidRDefault="000B7B8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učenicima dijeli listiće (Prilog 1). Zadatak je povezati hobi sa nekim od ponuđenih predmeta u školi. </w:t>
            </w:r>
            <w:del w:id="9" w:author="sk-mpovalec" w:date="2021-09-16T08:35:00Z">
              <w:r w:rsidRPr="000B7B8B" w:rsidDel="00D5107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</w:del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 ovaj dio </w:t>
            </w:r>
            <w:r w:rsidR="000E2314" w:rsidRPr="007668B3">
              <w:rPr>
                <w:rFonts w:ascii="Times New Roman" w:hAnsi="Times New Roman" w:cs="Times New Roman"/>
                <w:bCs/>
                <w:sz w:val="24"/>
                <w:szCs w:val="24"/>
              </w:rPr>
              <w:t>aktivnosti</w:t>
            </w:r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predviđeno je 5 minuta. </w:t>
            </w:r>
          </w:p>
          <w:p w:rsidR="00000000" w:rsidRDefault="000B7B8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proziva nekoliko učenika te oni opisuju zašto su pojedini predmet povezali sa svojim hobijem. </w:t>
            </w:r>
          </w:p>
          <w:p w:rsidR="00000000" w:rsidRDefault="00D5107F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10" w:author="sk-mpovalec" w:date="2021-09-16T08:35:00Z">
              <w:r>
                <w:rPr>
                  <w:bCs/>
                </w:rPr>
                <w:t>A</w:t>
              </w:r>
            </w:ins>
            <w:del w:id="11" w:author="sk-mpovalec" w:date="2021-09-16T08:35:00Z">
              <w:r w:rsidR="000E2314" w:rsidDel="00D5107F">
                <w:rPr>
                  <w:bCs/>
                </w:rPr>
                <w:delText>a</w:delText>
              </w:r>
            </w:del>
            <w:r w:rsidR="007668B3">
              <w:rPr>
                <w:bCs/>
              </w:rPr>
              <w:t>ktivnost</w:t>
            </w:r>
          </w:p>
          <w:p w:rsidR="00000000" w:rsidRDefault="000B7B8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>Učenici</w:t>
            </w:r>
            <w:del w:id="12" w:author="sk-mpovalec" w:date="2021-09-16T08:35:00Z">
              <w:r w:rsidRPr="000B7B8B" w:rsidDel="00D5107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  <w:r w:rsidR="007668B3" w:rsidDel="00D5107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</w:del>
            <w:ins w:id="13" w:author="sk-mpovalec" w:date="2021-09-16T08:35:00Z">
              <w:r w:rsidR="00D5107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 w:rsidR="00766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rade samostalno, a </w:t>
            </w:r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uz pomoć učitelja istražuju dodatne sadržaje i informacije vezane uz njihov hobi te izrađuju plakat na A3 formatu papira. </w:t>
            </w:r>
          </w:p>
          <w:p w:rsidR="00000000" w:rsidRDefault="000B7B8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Bit će im potrebni: </w:t>
            </w:r>
          </w:p>
          <w:p w:rsidR="00000000" w:rsidRDefault="000B7B8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0B7B8B">
              <w:rPr>
                <w:bCs/>
              </w:rPr>
              <w:t>A3 format bijelog papira</w:t>
            </w:r>
          </w:p>
          <w:p w:rsidR="00000000" w:rsidRDefault="000B7B8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0B7B8B">
              <w:rPr>
                <w:bCs/>
              </w:rPr>
              <w:t>kolaž papir</w:t>
            </w:r>
          </w:p>
          <w:p w:rsidR="00000000" w:rsidRDefault="000B7B8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0B7B8B">
              <w:rPr>
                <w:bCs/>
              </w:rPr>
              <w:t xml:space="preserve">ljepilo </w:t>
            </w:r>
          </w:p>
          <w:p w:rsidR="00000000" w:rsidRDefault="000B7B8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0B7B8B">
              <w:rPr>
                <w:bCs/>
              </w:rPr>
              <w:t>bojice ili flomaster</w:t>
            </w:r>
          </w:p>
          <w:p w:rsidR="00000000" w:rsidRDefault="000B7B8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0B7B8B">
              <w:rPr>
                <w:bCs/>
              </w:rPr>
              <w:t>tableti ili mobiteli</w:t>
            </w:r>
          </w:p>
          <w:p w:rsidR="00000000" w:rsidRDefault="000B7B8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bookmarkStart w:id="14" w:name="_GoBack"/>
            <w:bookmarkEnd w:id="14"/>
            <w:r w:rsidRPr="000B7B8B">
              <w:rPr>
                <w:bCs/>
              </w:rPr>
              <w:t xml:space="preserve">pristup internetu. </w:t>
            </w:r>
          </w:p>
          <w:p w:rsidR="007668B3" w:rsidRDefault="007668B3">
            <w:pPr>
              <w:ind w:left="360"/>
              <w:rPr>
                <w:bCs/>
              </w:rPr>
            </w:pPr>
          </w:p>
          <w:p w:rsidR="00000000" w:rsidRDefault="000B7B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0B7B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napominje učenicima da svoje plakate mogu dovršiti kod kuće te da će sl</w:t>
            </w:r>
            <w:del w:id="15" w:author="sk-mpovalec" w:date="2021-09-16T08:36:00Z">
              <w:r w:rsidRPr="000B7B8B" w:rsidDel="00D5107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i</w:delText>
              </w:r>
            </w:del>
            <w:r w:rsidRPr="000B7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jedeći sat izlagati. </w:t>
            </w:r>
          </w:p>
          <w:p w:rsidR="00000000" w:rsidRDefault="00B426A0">
            <w:pPr>
              <w:jc w:val="both"/>
              <w:rPr>
                <w:bCs/>
              </w:rPr>
            </w:pPr>
          </w:p>
        </w:tc>
      </w:tr>
    </w:tbl>
    <w:p w:rsidR="000210F5" w:rsidRDefault="00B426A0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03906" w:rsidRDefault="00903906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Označi predmete koje možeš povezati sa svojim hobijem </w:t>
      </w:r>
    </w:p>
    <w:tbl>
      <w:tblPr>
        <w:tblStyle w:val="TableGrid"/>
        <w:tblW w:w="0" w:type="auto"/>
        <w:tblLook w:val="04A0"/>
      </w:tblPr>
      <w:tblGrid>
        <w:gridCol w:w="3020"/>
        <w:gridCol w:w="3021"/>
        <w:gridCol w:w="3021"/>
      </w:tblGrid>
      <w:tr w:rsidR="00903906" w:rsidRPr="00D5107F" w:rsidTr="00903906">
        <w:tc>
          <w:tcPr>
            <w:tcW w:w="3020" w:type="dxa"/>
          </w:tcPr>
          <w:p w:rsidR="00000000" w:rsidRPr="00D5107F" w:rsidRDefault="0090390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16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7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HRVATSKI JEZIK</w:t>
            </w:r>
          </w:p>
        </w:tc>
        <w:tc>
          <w:tcPr>
            <w:tcW w:w="3021" w:type="dxa"/>
            <w:vMerge w:val="restart"/>
          </w:tcPr>
          <w:p w:rsidR="00000000" w:rsidRPr="00D5107F" w:rsidRDefault="00903906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231F20"/>
                <w:rPrChange w:id="1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eastAsia="Times New Roman" w:hAnsi="Times New Roman" w:cs="Times New Roman"/>
                <w:b/>
                <w:color w:val="231F20"/>
                <w:rPrChange w:id="19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  <w:t>MOJ HOBI JE</w:t>
            </w:r>
          </w:p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2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2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22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BIOLOGIJA</w:t>
            </w:r>
          </w:p>
        </w:tc>
      </w:tr>
      <w:tr w:rsidR="00903906" w:rsidRPr="00D5107F" w:rsidTr="00903906">
        <w:tc>
          <w:tcPr>
            <w:tcW w:w="3020" w:type="dxa"/>
          </w:tcPr>
          <w:p w:rsidR="00000000" w:rsidRPr="00D5107F" w:rsidRDefault="0090390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2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24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MATEMATIKA</w:t>
            </w:r>
          </w:p>
        </w:tc>
        <w:tc>
          <w:tcPr>
            <w:tcW w:w="3021" w:type="dxa"/>
            <w:vMerge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25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26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27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STRANI JEZIK</w:t>
            </w:r>
          </w:p>
        </w:tc>
      </w:tr>
      <w:tr w:rsidR="00903906" w:rsidRPr="00D5107F" w:rsidTr="00903906">
        <w:tc>
          <w:tcPr>
            <w:tcW w:w="3020" w:type="dxa"/>
          </w:tcPr>
          <w:p w:rsidR="00000000" w:rsidRPr="00D5107F" w:rsidRDefault="0090390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2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29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FIZIKA</w:t>
            </w:r>
          </w:p>
        </w:tc>
        <w:tc>
          <w:tcPr>
            <w:tcW w:w="3021" w:type="dxa"/>
            <w:vMerge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3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7668B3">
            <w:pPr>
              <w:rPr>
                <w:rFonts w:ascii="Times New Roman" w:eastAsia="Times New Roman" w:hAnsi="Times New Roman" w:cs="Times New Roman"/>
                <w:b/>
                <w:color w:val="231F20"/>
                <w:rPrChange w:id="3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32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VJERONAUK</w:t>
            </w:r>
          </w:p>
        </w:tc>
      </w:tr>
      <w:tr w:rsidR="00903906" w:rsidRPr="00D5107F" w:rsidTr="00903906">
        <w:tc>
          <w:tcPr>
            <w:tcW w:w="3020" w:type="dxa"/>
          </w:tcPr>
          <w:p w:rsidR="00000000" w:rsidRPr="00D5107F" w:rsidRDefault="0090390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3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34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KEMIJA</w:t>
            </w:r>
          </w:p>
        </w:tc>
        <w:tc>
          <w:tcPr>
            <w:tcW w:w="3021" w:type="dxa"/>
            <w:vMerge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35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36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37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TEHNIČKA KULTURA</w:t>
            </w:r>
          </w:p>
        </w:tc>
      </w:tr>
      <w:tr w:rsidR="00903906" w:rsidRPr="00D5107F" w:rsidTr="00903906">
        <w:tc>
          <w:tcPr>
            <w:tcW w:w="3020" w:type="dxa"/>
          </w:tcPr>
          <w:p w:rsidR="00000000" w:rsidRPr="00D5107F" w:rsidRDefault="0090390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3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39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GEOGRAFIJA</w:t>
            </w:r>
          </w:p>
        </w:tc>
        <w:tc>
          <w:tcPr>
            <w:tcW w:w="3021" w:type="dxa"/>
            <w:vMerge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4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4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42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GLAZBENA KULTURA</w:t>
            </w:r>
          </w:p>
        </w:tc>
      </w:tr>
      <w:tr w:rsidR="00903906" w:rsidRPr="00D5107F" w:rsidTr="00903906">
        <w:tc>
          <w:tcPr>
            <w:tcW w:w="3020" w:type="dxa"/>
          </w:tcPr>
          <w:p w:rsidR="00000000" w:rsidRPr="00D5107F" w:rsidRDefault="0090390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4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44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POVIJEST</w:t>
            </w:r>
          </w:p>
        </w:tc>
        <w:tc>
          <w:tcPr>
            <w:tcW w:w="3021" w:type="dxa"/>
            <w:vMerge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45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46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47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LIKOVNA KULTURA</w:t>
            </w:r>
          </w:p>
        </w:tc>
      </w:tr>
      <w:tr w:rsidR="00903906" w:rsidRPr="00D5107F" w:rsidTr="00903906">
        <w:tc>
          <w:tcPr>
            <w:tcW w:w="3020" w:type="dxa"/>
          </w:tcPr>
          <w:p w:rsidR="00000000" w:rsidRPr="00D5107F" w:rsidRDefault="0090390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4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49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INFORMATIKA</w:t>
            </w:r>
          </w:p>
        </w:tc>
        <w:tc>
          <w:tcPr>
            <w:tcW w:w="3021" w:type="dxa"/>
            <w:vMerge/>
          </w:tcPr>
          <w:p w:rsidR="00903906" w:rsidRPr="00D5107F" w:rsidRDefault="00903906" w:rsidP="00903906">
            <w:pPr>
              <w:rPr>
                <w:rFonts w:ascii="Times New Roman" w:eastAsia="Times New Roman" w:hAnsi="Times New Roman" w:cs="Times New Roman"/>
                <w:b/>
                <w:color w:val="231F20"/>
                <w:rPrChange w:id="5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D5107F">
            <w:pPr>
              <w:jc w:val="left"/>
              <w:rPr>
                <w:rFonts w:ascii="Times New Roman" w:eastAsia="Times New Roman" w:hAnsi="Times New Roman" w:cs="Times New Roman"/>
                <w:b/>
                <w:color w:val="231F20"/>
                <w:rPrChange w:id="5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  <w:pPrChange w:id="52" w:author="sk-mpovalec" w:date="2021-09-16T08:36:00Z">
                <w:pPr/>
              </w:pPrChange>
            </w:pPr>
            <w:r w:rsidRPr="00D5107F">
              <w:rPr>
                <w:rFonts w:ascii="Times New Roman" w:hAnsi="Times New Roman" w:cs="Times New Roman"/>
                <w:rPrChange w:id="53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TJELESNA I ZDRAVSTVENA KULTURA</w:t>
            </w:r>
          </w:p>
        </w:tc>
      </w:tr>
    </w:tbl>
    <w:p w:rsidR="00903906" w:rsidRPr="00D5107F" w:rsidRDefault="00903906">
      <w:pPr>
        <w:rPr>
          <w:rFonts w:ascii="Times New Roman" w:eastAsia="Times New Roman" w:hAnsi="Times New Roman" w:cs="Times New Roman"/>
          <w:b/>
          <w:color w:val="231F20"/>
          <w:rPrChange w:id="54" w:author="sk-mpovalec" w:date="2021-09-16T08:36:00Z">
            <w:rPr>
              <w:rFonts w:ascii="Times New Roman" w:eastAsia="Times New Roman" w:hAnsi="Times New Roman" w:cs="Times New Roman"/>
              <w:b/>
              <w:color w:val="231F20"/>
              <w:sz w:val="24"/>
              <w:szCs w:val="24"/>
            </w:rPr>
          </w:rPrChange>
        </w:rPr>
      </w:pPr>
    </w:p>
    <w:p w:rsidR="00903906" w:rsidRPr="00D5107F" w:rsidRDefault="00903906">
      <w:pPr>
        <w:rPr>
          <w:rFonts w:ascii="Times New Roman" w:eastAsia="Times New Roman" w:hAnsi="Times New Roman" w:cs="Times New Roman"/>
          <w:b/>
          <w:color w:val="231F20"/>
          <w:rPrChange w:id="55" w:author="sk-mpovalec" w:date="2021-09-16T08:36:00Z">
            <w:rPr>
              <w:rFonts w:ascii="Times New Roman" w:eastAsia="Times New Roman" w:hAnsi="Times New Roman" w:cs="Times New Roman"/>
              <w:b/>
              <w:color w:val="231F20"/>
              <w:sz w:val="24"/>
              <w:szCs w:val="24"/>
            </w:rPr>
          </w:rPrChange>
        </w:rPr>
      </w:pPr>
    </w:p>
    <w:p w:rsidR="00903906" w:rsidRPr="00D5107F" w:rsidRDefault="00903906" w:rsidP="00903906">
      <w:pPr>
        <w:rPr>
          <w:rFonts w:ascii="Times New Roman" w:hAnsi="Times New Roman" w:cs="Times New Roman"/>
          <w:b/>
          <w:rPrChange w:id="56" w:author="sk-mpovalec" w:date="2021-09-16T08:36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D5107F">
        <w:rPr>
          <w:rFonts w:ascii="Times New Roman" w:hAnsi="Times New Roman" w:cs="Times New Roman"/>
          <w:b/>
          <w:rPrChange w:id="57" w:author="sk-mpovalec" w:date="2021-09-16T08:36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Označi predmete koje možeš povezati sa svojim hobijem </w:t>
      </w:r>
    </w:p>
    <w:tbl>
      <w:tblPr>
        <w:tblStyle w:val="TableGrid"/>
        <w:tblW w:w="0" w:type="auto"/>
        <w:tblLook w:val="04A0"/>
      </w:tblPr>
      <w:tblGrid>
        <w:gridCol w:w="3020"/>
        <w:gridCol w:w="3021"/>
        <w:gridCol w:w="3021"/>
      </w:tblGrid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5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59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HRVATSKI JEZIK</w:t>
            </w:r>
          </w:p>
        </w:tc>
        <w:tc>
          <w:tcPr>
            <w:tcW w:w="3021" w:type="dxa"/>
            <w:vMerge w:val="restart"/>
          </w:tcPr>
          <w:p w:rsidR="00903906" w:rsidRPr="00D5107F" w:rsidRDefault="00903906" w:rsidP="00A24EF6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231F20"/>
                <w:rPrChange w:id="6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eastAsia="Times New Roman" w:hAnsi="Times New Roman" w:cs="Times New Roman"/>
                <w:b/>
                <w:color w:val="231F20"/>
                <w:rPrChange w:id="6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  <w:t>MOJ HOBI JE</w:t>
            </w:r>
          </w:p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62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6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64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BIOLOGIJA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65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66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MATEMATIKA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67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6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69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STRANI JEZIK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7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71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FIZIKA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72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7668B3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7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74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VJERONUK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75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76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KEMIJA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77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7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79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TEHNIČKA KULTURA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8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81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GEOGRAFIJA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82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8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84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GLAZBENA KULTURA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85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86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POVIJEST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87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8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89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LIKOVNA KULTURA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90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91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INFORMATIKA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92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9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94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TJELESNA I ZDRAVSTVENA KULTURA</w:t>
            </w:r>
          </w:p>
        </w:tc>
      </w:tr>
    </w:tbl>
    <w:p w:rsidR="00903906" w:rsidRPr="00D5107F" w:rsidRDefault="00903906" w:rsidP="00903906">
      <w:pPr>
        <w:rPr>
          <w:rFonts w:ascii="Times New Roman" w:hAnsi="Times New Roman" w:cs="Times New Roman"/>
          <w:b/>
          <w:rPrChange w:id="95" w:author="sk-mpovalec" w:date="2021-09-16T08:36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903906" w:rsidRPr="00D5107F" w:rsidRDefault="00903906">
      <w:pPr>
        <w:rPr>
          <w:rFonts w:ascii="Times New Roman" w:eastAsia="Times New Roman" w:hAnsi="Times New Roman" w:cs="Times New Roman"/>
          <w:b/>
          <w:color w:val="231F20"/>
          <w:rPrChange w:id="96" w:author="sk-mpovalec" w:date="2021-09-16T08:36:00Z">
            <w:rPr>
              <w:rFonts w:ascii="Times New Roman" w:eastAsia="Times New Roman" w:hAnsi="Times New Roman" w:cs="Times New Roman"/>
              <w:b/>
              <w:color w:val="231F20"/>
              <w:sz w:val="24"/>
              <w:szCs w:val="24"/>
            </w:rPr>
          </w:rPrChange>
        </w:rPr>
      </w:pPr>
    </w:p>
    <w:p w:rsidR="00903906" w:rsidRPr="00D5107F" w:rsidRDefault="00903906" w:rsidP="00903906">
      <w:pPr>
        <w:rPr>
          <w:rFonts w:ascii="Times New Roman" w:hAnsi="Times New Roman" w:cs="Times New Roman"/>
          <w:b/>
          <w:rPrChange w:id="97" w:author="sk-mpovalec" w:date="2021-09-16T08:36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D5107F">
        <w:rPr>
          <w:rFonts w:ascii="Times New Roman" w:hAnsi="Times New Roman" w:cs="Times New Roman"/>
          <w:b/>
          <w:rPrChange w:id="98" w:author="sk-mpovalec" w:date="2021-09-16T08:36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Označi predmete koje možeš povezati sa svojim hobijem </w:t>
      </w:r>
    </w:p>
    <w:tbl>
      <w:tblPr>
        <w:tblStyle w:val="TableGrid"/>
        <w:tblW w:w="0" w:type="auto"/>
        <w:tblLook w:val="04A0"/>
      </w:tblPr>
      <w:tblGrid>
        <w:gridCol w:w="3020"/>
        <w:gridCol w:w="3021"/>
        <w:gridCol w:w="3021"/>
      </w:tblGrid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99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00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HRVATSKI JEZIK</w:t>
            </w:r>
          </w:p>
        </w:tc>
        <w:tc>
          <w:tcPr>
            <w:tcW w:w="3021" w:type="dxa"/>
            <w:vMerge w:val="restart"/>
          </w:tcPr>
          <w:p w:rsidR="00903906" w:rsidRPr="00D5107F" w:rsidRDefault="00903906" w:rsidP="00A24EF6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231F20"/>
                <w:rPrChange w:id="10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eastAsia="Times New Roman" w:hAnsi="Times New Roman" w:cs="Times New Roman"/>
                <w:b/>
                <w:color w:val="231F20"/>
                <w:rPrChange w:id="102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  <w:t>MOJ HOBI JE</w:t>
            </w:r>
          </w:p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0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04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05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BIOLOGIJA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106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07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MATEMATIKA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0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09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10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STRANI JEZIK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11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12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FIZIKA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1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7668B3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14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15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VJERONAUK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116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17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KEMIJA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1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19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20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TEHNIČKA KULTURA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12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22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GEOGRAFIJA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2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24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25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GLAZBENA KULTURA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126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27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POVIJEST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28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29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30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LIKOVNA KULTURA</w:t>
            </w:r>
          </w:p>
        </w:tc>
      </w:tr>
      <w:tr w:rsidR="00903906" w:rsidRPr="00D5107F" w:rsidTr="00A24EF6">
        <w:tc>
          <w:tcPr>
            <w:tcW w:w="3020" w:type="dxa"/>
          </w:tcPr>
          <w:p w:rsidR="00903906" w:rsidRPr="00D5107F" w:rsidRDefault="00903906" w:rsidP="00A24EF6">
            <w:pPr>
              <w:jc w:val="right"/>
              <w:rPr>
                <w:rFonts w:ascii="Times New Roman" w:eastAsia="Times New Roman" w:hAnsi="Times New Roman" w:cs="Times New Roman"/>
                <w:b/>
                <w:color w:val="231F20"/>
                <w:rPrChange w:id="131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32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INFORMATIKA</w:t>
            </w:r>
          </w:p>
        </w:tc>
        <w:tc>
          <w:tcPr>
            <w:tcW w:w="3021" w:type="dxa"/>
            <w:vMerge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33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</w:p>
        </w:tc>
        <w:tc>
          <w:tcPr>
            <w:tcW w:w="3021" w:type="dxa"/>
          </w:tcPr>
          <w:p w:rsidR="00903906" w:rsidRPr="00D5107F" w:rsidRDefault="00903906" w:rsidP="00A24EF6">
            <w:pPr>
              <w:rPr>
                <w:rFonts w:ascii="Times New Roman" w:eastAsia="Times New Roman" w:hAnsi="Times New Roman" w:cs="Times New Roman"/>
                <w:b/>
                <w:color w:val="231F20"/>
                <w:rPrChange w:id="134" w:author="sk-mpovalec" w:date="2021-09-16T08:36:00Z">
                  <w:rPr>
                    <w:rFonts w:ascii="Times New Roman" w:eastAsia="Times New Roman" w:hAnsi="Times New Roman" w:cs="Times New Roman"/>
                    <w:b/>
                    <w:color w:val="231F20"/>
                    <w:sz w:val="24"/>
                    <w:szCs w:val="24"/>
                  </w:rPr>
                </w:rPrChange>
              </w:rPr>
            </w:pPr>
            <w:r w:rsidRPr="00D5107F">
              <w:rPr>
                <w:rFonts w:ascii="Times New Roman" w:hAnsi="Times New Roman" w:cs="Times New Roman"/>
                <w:rPrChange w:id="135" w:author="sk-mpovalec" w:date="2021-09-16T08:36:00Z">
                  <w:rPr>
                    <w:rFonts w:ascii="Bahnschrift Light" w:hAnsi="Bahnschrift Light"/>
                    <w:sz w:val="18"/>
                    <w:szCs w:val="18"/>
                  </w:rPr>
                </w:rPrChange>
              </w:rPr>
              <w:t>TJELESNA I ZDRAVSTVENA KULTURA</w:t>
            </w:r>
          </w:p>
        </w:tc>
      </w:tr>
    </w:tbl>
    <w:p w:rsidR="00903906" w:rsidRPr="00F170EF" w:rsidDel="00D5107F" w:rsidRDefault="00903906" w:rsidP="00903906">
      <w:pPr>
        <w:rPr>
          <w:del w:id="136" w:author="sk-mpovalec" w:date="2021-09-16T08:36:00Z"/>
          <w:rFonts w:ascii="Times New Roman" w:hAnsi="Times New Roman" w:cs="Times New Roman"/>
          <w:b/>
          <w:sz w:val="24"/>
          <w:szCs w:val="24"/>
        </w:rPr>
      </w:pPr>
    </w:p>
    <w:p w:rsidR="00F170EF" w:rsidRPr="00F170EF" w:rsidRDefault="00F170EF">
      <w:pPr>
        <w:rPr>
          <w:rFonts w:ascii="Times New Roman" w:hAnsi="Times New Roman" w:cs="Times New Roman"/>
          <w:b/>
          <w:sz w:val="24"/>
          <w:szCs w:val="24"/>
        </w:rPr>
      </w:pPr>
    </w:p>
    <w:sectPr w:rsidR="00F170EF" w:rsidRPr="00F170E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2F63"/>
    <w:multiLevelType w:val="hybridMultilevel"/>
    <w:tmpl w:val="26A4E85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0B05EC"/>
    <w:multiLevelType w:val="hybridMultilevel"/>
    <w:tmpl w:val="19ECBE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0B7B8B"/>
    <w:rsid w:val="000E2314"/>
    <w:rsid w:val="00144B0F"/>
    <w:rsid w:val="001470FC"/>
    <w:rsid w:val="00285FDE"/>
    <w:rsid w:val="002D523A"/>
    <w:rsid w:val="002E41D1"/>
    <w:rsid w:val="002E7A17"/>
    <w:rsid w:val="003037BC"/>
    <w:rsid w:val="00313FEB"/>
    <w:rsid w:val="00392DA1"/>
    <w:rsid w:val="003A1C56"/>
    <w:rsid w:val="003F3103"/>
    <w:rsid w:val="00442C58"/>
    <w:rsid w:val="004612F5"/>
    <w:rsid w:val="004B1390"/>
    <w:rsid w:val="00524139"/>
    <w:rsid w:val="005422B4"/>
    <w:rsid w:val="005462F0"/>
    <w:rsid w:val="00573494"/>
    <w:rsid w:val="00582218"/>
    <w:rsid w:val="00582FDF"/>
    <w:rsid w:val="00662406"/>
    <w:rsid w:val="00721E30"/>
    <w:rsid w:val="007668B3"/>
    <w:rsid w:val="007B6EFC"/>
    <w:rsid w:val="00810E10"/>
    <w:rsid w:val="008B1991"/>
    <w:rsid w:val="008B659C"/>
    <w:rsid w:val="008E196B"/>
    <w:rsid w:val="008F7F57"/>
    <w:rsid w:val="00903906"/>
    <w:rsid w:val="00914C7D"/>
    <w:rsid w:val="009354AB"/>
    <w:rsid w:val="0093633A"/>
    <w:rsid w:val="00936FB8"/>
    <w:rsid w:val="00A05332"/>
    <w:rsid w:val="00A51938"/>
    <w:rsid w:val="00AA0C99"/>
    <w:rsid w:val="00B0376B"/>
    <w:rsid w:val="00B12CEE"/>
    <w:rsid w:val="00B426A0"/>
    <w:rsid w:val="00C270CC"/>
    <w:rsid w:val="00C55B2E"/>
    <w:rsid w:val="00C877EE"/>
    <w:rsid w:val="00C94C82"/>
    <w:rsid w:val="00CC72EB"/>
    <w:rsid w:val="00CD737E"/>
    <w:rsid w:val="00D04ECA"/>
    <w:rsid w:val="00D1524C"/>
    <w:rsid w:val="00D302E4"/>
    <w:rsid w:val="00D36EF2"/>
    <w:rsid w:val="00D5107F"/>
    <w:rsid w:val="00D77B78"/>
    <w:rsid w:val="00D9679A"/>
    <w:rsid w:val="00E260E8"/>
    <w:rsid w:val="00E31005"/>
    <w:rsid w:val="00E430E3"/>
    <w:rsid w:val="00E63950"/>
    <w:rsid w:val="00E64353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C32B7-A215-4EEB-9E85-64EB11CB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9</cp:revision>
  <dcterms:created xsi:type="dcterms:W3CDTF">2021-09-12T13:30:00Z</dcterms:created>
  <dcterms:modified xsi:type="dcterms:W3CDTF">2021-09-16T06:36:00Z</dcterms:modified>
</cp:coreProperties>
</file>